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E53" w:rsidRPr="00004135" w:rsidRDefault="00915E53" w:rsidP="006058D4">
      <w:pPr>
        <w:pStyle w:val="Nzev"/>
        <w:rPr>
          <w:sz w:val="48"/>
          <w:lang w:val="cs-CZ"/>
        </w:rPr>
      </w:pPr>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BE7794" w:rsidRPr="00BE7794" w:rsidRDefault="00BE7794" w:rsidP="00BE7794">
            <w:pPr>
              <w:pStyle w:val="Tabulka-buky11"/>
            </w:pPr>
            <w:r w:rsidRPr="00BE7794">
              <w:t>Česká republika – Státní pozemkový úřad</w:t>
            </w:r>
          </w:p>
          <w:p w:rsidR="00915E53" w:rsidRPr="00004135" w:rsidRDefault="00BE7794" w:rsidP="00BE7794">
            <w:pPr>
              <w:pStyle w:val="Tabulka-buky11"/>
              <w:rPr>
                <w:lang w:val="cs-CZ"/>
              </w:rPr>
            </w:pPr>
            <w:r w:rsidRPr="00BE7794">
              <w:t>Krajský pozemkový úřad pro Pardubický kraj</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EC0673" w:rsidRDefault="00EC0673" w:rsidP="00EC0673">
            <w:r w:rsidRPr="00EC0673">
              <w:t>B. Němcové 231</w:t>
            </w:r>
            <w:r>
              <w:t xml:space="preserve">, 530 02, Pardubice </w:t>
            </w:r>
          </w:p>
        </w:tc>
      </w:tr>
      <w:tr w:rsidR="00BE7794" w:rsidRPr="00004135" w:rsidTr="005021DE">
        <w:tc>
          <w:tcPr>
            <w:tcW w:w="4531" w:type="dxa"/>
          </w:tcPr>
          <w:p w:rsidR="00BE7794" w:rsidRPr="00BE7794" w:rsidRDefault="00BE7794" w:rsidP="00BE7794">
            <w:pPr>
              <w:pStyle w:val="Tabulka-buky11"/>
              <w:rPr>
                <w:rStyle w:val="Siln"/>
              </w:rPr>
            </w:pPr>
            <w:r>
              <w:rPr>
                <w:rStyle w:val="Siln"/>
              </w:rPr>
              <w:t>Zastoupen:</w:t>
            </w:r>
          </w:p>
        </w:tc>
        <w:tc>
          <w:tcPr>
            <w:tcW w:w="4531" w:type="dxa"/>
          </w:tcPr>
          <w:p w:rsidR="00BE7794" w:rsidRPr="00BE7794" w:rsidRDefault="00BE7794" w:rsidP="00BE7794">
            <w:pPr>
              <w:pStyle w:val="Tabulka-buky11"/>
            </w:pPr>
            <w:r w:rsidRPr="001E2FFD">
              <w:t>Ing. Miroslavem Kučerou, ředitelem KPÚ pro Pardubický kraj</w:t>
            </w:r>
          </w:p>
        </w:tc>
      </w:tr>
      <w:tr w:rsidR="00EC0673" w:rsidRPr="00004135" w:rsidTr="005021DE">
        <w:tc>
          <w:tcPr>
            <w:tcW w:w="4531" w:type="dxa"/>
          </w:tcPr>
          <w:p w:rsidR="00EC0673" w:rsidRPr="00EC0673" w:rsidRDefault="00EC0673" w:rsidP="00EC0673">
            <w:pPr>
              <w:pStyle w:val="Tabulka-buky11"/>
              <w:rPr>
                <w:rStyle w:val="Siln"/>
              </w:rPr>
            </w:pPr>
            <w:r>
              <w:rPr>
                <w:rStyle w:val="Siln"/>
              </w:rPr>
              <w:t>V</w:t>
            </w:r>
            <w:r w:rsidRPr="00EC0673">
              <w:rPr>
                <w:rStyle w:val="Siln"/>
              </w:rPr>
              <w:t>e smluvních záležitostech oprávněn jednat:</w:t>
            </w:r>
          </w:p>
        </w:tc>
        <w:tc>
          <w:tcPr>
            <w:tcW w:w="4531" w:type="dxa"/>
          </w:tcPr>
          <w:p w:rsidR="00EC0673" w:rsidRPr="00EC0673" w:rsidRDefault="00EC0673" w:rsidP="00EC0673">
            <w:pPr>
              <w:pStyle w:val="Tabulka-buky11"/>
            </w:pPr>
            <w:r w:rsidRPr="001E2FFD">
              <w:t xml:space="preserve">Ing. Miroslav Kučera, ředitel KPÚ pro </w:t>
            </w:r>
            <w:r w:rsidRPr="00EC0673">
              <w:t>Pardubický kraj</w:t>
            </w:r>
          </w:p>
        </w:tc>
      </w:tr>
      <w:tr w:rsidR="008B1A39" w:rsidRPr="00004135" w:rsidTr="005021DE">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EC0673" w:rsidRPr="00EC0673" w:rsidRDefault="00EC0673" w:rsidP="00EC0673">
            <w:pPr>
              <w:pStyle w:val="Bezmezer"/>
              <w:ind w:left="0"/>
            </w:pPr>
            <w:r w:rsidRPr="001E2FFD">
              <w:t xml:space="preserve">Ing. Miloš Šimek, </w:t>
            </w:r>
            <w:r w:rsidR="00410076">
              <w:t>vedoucí</w:t>
            </w:r>
            <w:r w:rsidRPr="001E2FFD">
              <w:t xml:space="preserve"> pobočky Svitavy</w:t>
            </w:r>
          </w:p>
          <w:p w:rsidR="008B1A39" w:rsidRPr="008B1A39" w:rsidRDefault="00EC0673" w:rsidP="00EC0673">
            <w:pPr>
              <w:pStyle w:val="Tabulka-buky11"/>
            </w:pPr>
            <w:r w:rsidRPr="001E2FFD">
              <w:t xml:space="preserve">Ing. </w:t>
            </w:r>
            <w:r>
              <w:t>Radka Brdíčková, odborná</w:t>
            </w:r>
            <w:r w:rsidRPr="00EC0673">
              <w:t xml:space="preserve"> referent</w:t>
            </w:r>
            <w:r>
              <w:t>ka</w:t>
            </w:r>
          </w:p>
        </w:tc>
      </w:tr>
      <w:tr w:rsidR="00EC0673" w:rsidRPr="00004135" w:rsidTr="005021DE">
        <w:tc>
          <w:tcPr>
            <w:tcW w:w="4531" w:type="dxa"/>
          </w:tcPr>
          <w:p w:rsidR="00EC0673" w:rsidRPr="00EC0673" w:rsidRDefault="00EC0673" w:rsidP="00EC0673">
            <w:pPr>
              <w:pStyle w:val="Tabulka-buky11"/>
              <w:rPr>
                <w:rStyle w:val="Siln"/>
              </w:rPr>
            </w:pPr>
            <w:r w:rsidRPr="008B1A39">
              <w:rPr>
                <w:rStyle w:val="Siln"/>
              </w:rPr>
              <w:t>Adresa:</w:t>
            </w:r>
          </w:p>
        </w:tc>
        <w:tc>
          <w:tcPr>
            <w:tcW w:w="4531" w:type="dxa"/>
          </w:tcPr>
          <w:p w:rsidR="00EC0673" w:rsidRPr="00EC0673" w:rsidRDefault="00EC0673" w:rsidP="00EC0673">
            <w:pPr>
              <w:pStyle w:val="Tabulka-buky11"/>
            </w:pPr>
            <w:r w:rsidRPr="001E2FFD">
              <w:t xml:space="preserve">Milady Horákové 373/10, 568 02 Svitavy  </w:t>
            </w:r>
          </w:p>
        </w:tc>
      </w:tr>
      <w:tr w:rsidR="00EC0673" w:rsidRPr="00004135" w:rsidTr="005021DE">
        <w:tc>
          <w:tcPr>
            <w:tcW w:w="4531" w:type="dxa"/>
          </w:tcPr>
          <w:p w:rsidR="00EC0673" w:rsidRPr="00EC0673" w:rsidRDefault="00EC0673" w:rsidP="00EC0673">
            <w:pPr>
              <w:pStyle w:val="Tabulka-buky11"/>
              <w:rPr>
                <w:rStyle w:val="Siln"/>
              </w:rPr>
            </w:pPr>
            <w:r w:rsidRPr="008B1A39">
              <w:rPr>
                <w:rStyle w:val="Siln"/>
              </w:rPr>
              <w:t>Telefon:</w:t>
            </w:r>
          </w:p>
        </w:tc>
        <w:tc>
          <w:tcPr>
            <w:tcW w:w="4531" w:type="dxa"/>
          </w:tcPr>
          <w:p w:rsidR="00EC0673" w:rsidRPr="00EC0673" w:rsidRDefault="00EC0673" w:rsidP="00EC0673">
            <w:pPr>
              <w:pStyle w:val="Tabulka-buky11"/>
            </w:pPr>
            <w:r w:rsidRPr="001E2FFD">
              <w:t>+420 </w:t>
            </w:r>
            <w:r>
              <w:t>725 184 842</w:t>
            </w:r>
          </w:p>
        </w:tc>
      </w:tr>
      <w:tr w:rsidR="00EC0673" w:rsidRPr="00004135" w:rsidTr="005021DE">
        <w:tc>
          <w:tcPr>
            <w:tcW w:w="4531" w:type="dxa"/>
          </w:tcPr>
          <w:p w:rsidR="00EC0673" w:rsidRPr="00EC0673" w:rsidRDefault="00EC0673" w:rsidP="00EC0673">
            <w:pPr>
              <w:pStyle w:val="Tabulka-buky11"/>
              <w:rPr>
                <w:rStyle w:val="Siln"/>
              </w:rPr>
            </w:pPr>
            <w:r w:rsidRPr="008B1A39">
              <w:rPr>
                <w:rStyle w:val="Siln"/>
              </w:rPr>
              <w:t>E-mail :</w:t>
            </w:r>
          </w:p>
        </w:tc>
        <w:tc>
          <w:tcPr>
            <w:tcW w:w="4531" w:type="dxa"/>
          </w:tcPr>
          <w:p w:rsidR="00EC0673" w:rsidRPr="008B1A39" w:rsidRDefault="00EC0673" w:rsidP="00EC0673">
            <w:pPr>
              <w:pStyle w:val="Tabulka-buky11"/>
            </w:pPr>
            <w:r>
              <w:t>r.brdickova@spucr.cz</w:t>
            </w:r>
          </w:p>
        </w:tc>
      </w:tr>
      <w:tr w:rsidR="00EC0673" w:rsidRPr="00004135" w:rsidTr="005021DE">
        <w:tc>
          <w:tcPr>
            <w:tcW w:w="4531" w:type="dxa"/>
          </w:tcPr>
          <w:p w:rsidR="00EC0673" w:rsidRPr="00EC0673" w:rsidRDefault="00EC0673" w:rsidP="00EC0673">
            <w:pPr>
              <w:pStyle w:val="Tabulka-buky11"/>
              <w:rPr>
                <w:rStyle w:val="Siln"/>
                <w:rFonts w:eastAsiaTheme="majorEastAsia"/>
              </w:rPr>
            </w:pPr>
            <w:r w:rsidRPr="00EC0673">
              <w:rPr>
                <w:rStyle w:val="Siln"/>
                <w:rFonts w:eastAsiaTheme="majorEastAsia"/>
              </w:rPr>
              <w:t>ID DS:</w:t>
            </w:r>
          </w:p>
        </w:tc>
        <w:tc>
          <w:tcPr>
            <w:tcW w:w="4531" w:type="dxa"/>
          </w:tcPr>
          <w:p w:rsidR="00EC0673" w:rsidRPr="00EC0673" w:rsidRDefault="00EC0673" w:rsidP="00EC0673">
            <w:pPr>
              <w:pStyle w:val="Tabulka-buky11"/>
            </w:pPr>
            <w:r w:rsidRPr="008B1A39">
              <w:t>z49per3</w:t>
            </w:r>
          </w:p>
        </w:tc>
      </w:tr>
      <w:tr w:rsidR="00EC0673" w:rsidRPr="00004135" w:rsidTr="005021DE">
        <w:tblPrEx>
          <w:tblLook w:val="04A0" w:firstRow="1" w:lastRow="0" w:firstColumn="1" w:lastColumn="0" w:noHBand="0" w:noVBand="1"/>
        </w:tblPrEx>
        <w:tc>
          <w:tcPr>
            <w:tcW w:w="4531" w:type="dxa"/>
          </w:tcPr>
          <w:p w:rsidR="00EC0673" w:rsidRPr="00EC0673" w:rsidRDefault="00EC0673" w:rsidP="00EC0673">
            <w:pPr>
              <w:pStyle w:val="Tabulka-buky11"/>
              <w:rPr>
                <w:rStyle w:val="Siln"/>
              </w:rPr>
            </w:pPr>
            <w:r>
              <w:rPr>
                <w:rStyle w:val="Siln"/>
              </w:rPr>
              <w:t>Bankovní spojení</w:t>
            </w:r>
            <w:r w:rsidRPr="00EC0673">
              <w:rPr>
                <w:rStyle w:val="Siln"/>
              </w:rPr>
              <w:t>:</w:t>
            </w:r>
          </w:p>
        </w:tc>
        <w:tc>
          <w:tcPr>
            <w:tcW w:w="4531" w:type="dxa"/>
          </w:tcPr>
          <w:p w:rsidR="00EC0673" w:rsidRPr="00EC0673" w:rsidRDefault="00EC0673" w:rsidP="00EC0673">
            <w:pPr>
              <w:pStyle w:val="Tabulka-buky11"/>
            </w:pPr>
            <w:r w:rsidRPr="008B1A39">
              <w:t>Česká národní banka</w:t>
            </w:r>
          </w:p>
        </w:tc>
      </w:tr>
      <w:tr w:rsidR="00EC0673" w:rsidRPr="00004135" w:rsidTr="005021DE">
        <w:tblPrEx>
          <w:tblLook w:val="04A0" w:firstRow="1" w:lastRow="0" w:firstColumn="1" w:lastColumn="0" w:noHBand="0" w:noVBand="1"/>
        </w:tblPrEx>
        <w:tc>
          <w:tcPr>
            <w:tcW w:w="4531" w:type="dxa"/>
          </w:tcPr>
          <w:p w:rsidR="00EC0673" w:rsidRPr="00EC0673" w:rsidRDefault="00EC0673" w:rsidP="00EC0673">
            <w:pPr>
              <w:pStyle w:val="Tabulka-buky11"/>
              <w:rPr>
                <w:rStyle w:val="Siln"/>
              </w:rPr>
            </w:pPr>
            <w:r w:rsidRPr="008B1A39">
              <w:rPr>
                <w:rStyle w:val="Siln"/>
              </w:rPr>
              <w:t>Číslo účtu:</w:t>
            </w:r>
          </w:p>
        </w:tc>
        <w:tc>
          <w:tcPr>
            <w:tcW w:w="4531" w:type="dxa"/>
          </w:tcPr>
          <w:p w:rsidR="00EC0673" w:rsidRPr="00EC0673" w:rsidRDefault="00EC0673" w:rsidP="00EC0673">
            <w:pPr>
              <w:pStyle w:val="Tabulka-buky11"/>
            </w:pPr>
            <w:r w:rsidRPr="008B1A39">
              <w:t>3723001/0710</w:t>
            </w:r>
          </w:p>
        </w:tc>
      </w:tr>
      <w:tr w:rsidR="00EC0673" w:rsidRPr="00004135" w:rsidTr="005021DE">
        <w:tc>
          <w:tcPr>
            <w:tcW w:w="4531" w:type="dxa"/>
          </w:tcPr>
          <w:p w:rsidR="00EC0673" w:rsidRPr="00EC0673" w:rsidRDefault="00EC0673" w:rsidP="00EC0673">
            <w:pPr>
              <w:pStyle w:val="Tabulka-buky11"/>
              <w:rPr>
                <w:rStyle w:val="Siln"/>
              </w:rPr>
            </w:pPr>
            <w:r w:rsidRPr="008B1A39">
              <w:rPr>
                <w:rStyle w:val="Siln"/>
              </w:rPr>
              <w:t>IČ</w:t>
            </w:r>
            <w:r w:rsidRPr="00EC0673">
              <w:rPr>
                <w:rStyle w:val="Siln"/>
              </w:rPr>
              <w:t>O:</w:t>
            </w:r>
          </w:p>
        </w:tc>
        <w:tc>
          <w:tcPr>
            <w:tcW w:w="4531" w:type="dxa"/>
          </w:tcPr>
          <w:p w:rsidR="00EC0673" w:rsidRPr="00EC0673" w:rsidRDefault="00EC0673" w:rsidP="00EC0673">
            <w:pPr>
              <w:pStyle w:val="Tabulka-buky11"/>
            </w:pPr>
            <w:r w:rsidRPr="008B1A39">
              <w:t>01312774</w:t>
            </w:r>
          </w:p>
        </w:tc>
      </w:tr>
      <w:tr w:rsidR="00EC0673" w:rsidRPr="00004135" w:rsidTr="005021DE">
        <w:tc>
          <w:tcPr>
            <w:tcW w:w="4531" w:type="dxa"/>
          </w:tcPr>
          <w:p w:rsidR="00EC0673" w:rsidRPr="00EC0673" w:rsidRDefault="00EC0673" w:rsidP="00EC0673">
            <w:pPr>
              <w:pStyle w:val="Tabulka-buky11"/>
              <w:rPr>
                <w:rStyle w:val="Siln"/>
              </w:rPr>
            </w:pPr>
            <w:r w:rsidRPr="008B1A39">
              <w:rPr>
                <w:rStyle w:val="Siln"/>
              </w:rPr>
              <w:t>DIČ:</w:t>
            </w:r>
          </w:p>
        </w:tc>
        <w:tc>
          <w:tcPr>
            <w:tcW w:w="4531" w:type="dxa"/>
          </w:tcPr>
          <w:p w:rsidR="00EC0673" w:rsidRPr="00EC0673" w:rsidRDefault="00EC0673" w:rsidP="00EC0673">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915E53" w:rsidP="005021DE">
            <w:pPr>
              <w:pStyle w:val="Tabulka-buky11"/>
              <w:rPr>
                <w:lang w:val="cs-CZ"/>
              </w:rPr>
            </w:pP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915E53"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72075B" w:rsidP="005021DE">
            <w:pPr>
              <w:pStyle w:val="Tabulka-buky11"/>
              <w:rPr>
                <w:lang w:val="cs-CZ"/>
              </w:rPr>
            </w:pP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5021DE" w:rsidP="005021DE">
            <w:pPr>
              <w:pStyle w:val="Tabulka-buky11"/>
              <w:rPr>
                <w:lang w:val="cs-CZ"/>
              </w:rPr>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EC0673">
        <w:rPr>
          <w:rStyle w:val="Siln"/>
        </w:rPr>
        <w:t>v k.ú. Moravská Třebová"</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EC0673">
        <w:t xml:space="preserve">Moravská Třebová </w:t>
      </w:r>
      <w:r w:rsidR="00BB0254" w:rsidRPr="00030FB7">
        <w:rPr>
          <w:lang w:val="cs-CZ"/>
        </w:rPr>
        <w:t>(dále jen „KoPÚ“)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KoPÚ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proofErr w:type="gramStart"/>
      <w:r w:rsidR="00FC60AE">
        <w:rPr>
          <w:lang w:val="cs-CZ"/>
        </w:rPr>
        <w:t>3.</w:t>
      </w:r>
      <w:r w:rsidR="00A1442F" w:rsidRPr="00030FB7">
        <w:rPr>
          <w:lang w:val="cs-CZ"/>
        </w:rPr>
        <w:t>4</w:t>
      </w:r>
      <w:r w:rsidRPr="00030FB7">
        <w:rPr>
          <w:lang w:val="cs-CZ"/>
        </w:rPr>
        <w:t>., bude</w:t>
      </w:r>
      <w:proofErr w:type="gramEnd"/>
      <w:r w:rsidRPr="00030FB7">
        <w:rPr>
          <w:lang w:val="cs-CZ"/>
        </w:rPr>
        <w:t xml:space="preserv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rsidR="00BB0254" w:rsidRPr="00004135" w:rsidRDefault="00BB0254" w:rsidP="00EB48C8">
      <w:pPr>
        <w:pStyle w:val="Odstavecseseznamem"/>
        <w:rPr>
          <w:lang w:val="cs-CZ"/>
        </w:rPr>
      </w:pPr>
      <w:r w:rsidRPr="00004135">
        <w:rPr>
          <w:lang w:val="cs-CZ"/>
        </w:rPr>
        <w:t xml:space="preserve">Maximální hodnota opčního práva činí </w:t>
      </w:r>
      <w:r w:rsidR="00EC0673">
        <w:t>300 000,-</w:t>
      </w:r>
      <w:r w:rsidRPr="00004135">
        <w:rPr>
          <w:lang w:val="cs-CZ"/>
        </w:rPr>
        <w:t xml:space="preserve"> Kč bez DPH. Přesná specifikace a rozsah případného plnění opčního práva, tj. přesné určení jednotlivých položek a jejich výměr bude určen dle aktuální potřeby v průběhu realizace díla na základě návrhu zhotov</w:t>
      </w:r>
      <w:bookmarkStart w:id="0" w:name="_GoBack"/>
      <w:bookmarkEnd w:id="0"/>
      <w:r w:rsidRPr="00004135">
        <w:rPr>
          <w:lang w:val="cs-CZ"/>
        </w:rPr>
        <w:t>itele a odsouhlasení objednatele.</w:t>
      </w:r>
    </w:p>
    <w:p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271555">
        <w:t>x.</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lastRenderedPageBreak/>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Podrobné měření polohopisu v obvodu KoPÚ</w:t>
      </w:r>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rsidR="00BB0254" w:rsidRPr="00004135" w:rsidRDefault="00BB0254" w:rsidP="00EB48C8">
      <w:pPr>
        <w:pStyle w:val="Odstavec111"/>
        <w:rPr>
          <w:lang w:val="cs-CZ"/>
        </w:rPr>
      </w:pPr>
      <w:r w:rsidRPr="00004135">
        <w:rPr>
          <w:lang w:val="cs-CZ"/>
        </w:rPr>
        <w:t xml:space="preserve">Zjišťování hranic obvodů KoPÚ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t xml:space="preserve">Zjišťování hranic obvodů KoPÚ,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KoPÚ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1E56C9">
        <w:t>podle § 5 vyhlášky.</w:t>
      </w:r>
      <w:r w:rsidRPr="00004135">
        <w:rPr>
          <w:lang w:val="cs-CZ"/>
        </w:rPr>
        <w:t xml:space="preserve"> </w:t>
      </w:r>
    </w:p>
    <w:p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 xml:space="preserve">Tisková podoba dokumentace k obnově katastrálního operátu bude vyhotovena do </w:t>
      </w:r>
      <w:proofErr w:type="gramStart"/>
      <w:r w:rsidRPr="00004135">
        <w:rPr>
          <w:lang w:val="cs-CZ"/>
        </w:rPr>
        <w:t>15</w:t>
      </w:r>
      <w:r w:rsidR="00367ED6">
        <w:t>-ti</w:t>
      </w:r>
      <w:proofErr w:type="gramEnd"/>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KoPÚ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počtu vyhotovení 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CD (DVD). </w:t>
      </w:r>
    </w:p>
    <w:p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KoPÚ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v měřítku 1 : 2000 nebo 1 : 5000 (měřítka stanoví objednatel podle potřeby v průběhu zpracování KoPÚ).</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016915">
        <w:t>Svitavy,</w:t>
      </w:r>
      <w:r w:rsidR="003B67C5">
        <w:rPr>
          <w:lang w:val="cs-CZ"/>
        </w:rPr>
        <w:t xml:space="preserve"> </w:t>
      </w:r>
      <w:r w:rsidR="00016915">
        <w:t>Milady Horákové 373/10, 568 02 Svitavy</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KoPÚ do katastru nemovitostí.</w:t>
      </w:r>
    </w:p>
    <w:p w:rsidR="00BB0254" w:rsidRPr="00004135" w:rsidRDefault="00605862" w:rsidP="001545F1">
      <w:pPr>
        <w:pStyle w:val="Nadpis1"/>
        <w:rPr>
          <w:lang w:val="cs-CZ"/>
        </w:rPr>
      </w:pPr>
      <w:r w:rsidRPr="00004135">
        <w:rPr>
          <w:lang w:val="cs-CZ"/>
        </w:rPr>
        <w:br/>
      </w:r>
      <w:r w:rsidR="00BB0254" w:rsidRPr="00004135">
        <w:rPr>
          <w:lang w:val="cs-CZ"/>
        </w:rPr>
        <w:t>Cena za provedení díla</w:t>
      </w:r>
    </w:p>
    <w:p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6.2. nebo</w:t>
      </w:r>
      <w:proofErr w:type="gramEnd"/>
      <w:r w:rsidR="00A00D3A">
        <w:t xml:space="preserve">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 § 23 odst. 7 písm. a) Z</w:t>
      </w:r>
      <w:r>
        <w:t>VZ.</w:t>
      </w:r>
    </w:p>
    <w:p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ins w:id="1" w:author="Strolená Irena Ing." w:date="2015-09-14T16:35:00Z">
        <w:r w:rsidR="00001A1A">
          <w:t xml:space="preserve"> </w:t>
        </w:r>
      </w:ins>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004135">
        <w:rPr>
          <w:lang w:val="cs-CZ"/>
        </w:rPr>
        <w:t>15</w:t>
      </w:r>
      <w:r w:rsidR="00367ED6">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203C2D">
        <w:t>8</w:t>
      </w:r>
      <w:r w:rsidR="008E3999">
        <w:rPr>
          <w:lang w:val="cs-CZ"/>
        </w:rPr>
        <w:t xml:space="preserve">. </w:t>
      </w:r>
      <w:r w:rsidR="008E3999">
        <w:t>této</w:t>
      </w:r>
      <w:proofErr w:type="gramEnd"/>
      <w:r w:rsidR="008E3999">
        <w:t xml:space="preserve">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016915">
        <w:t>200 000,-</w:t>
      </w:r>
      <w:r w:rsidRPr="00832965">
        <w:t xml:space="preserve"> Kč (slovy </w:t>
      </w:r>
      <w:r w:rsidR="00016915">
        <w:t>dvěstětisíc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xml:space="preserve">, </w:t>
      </w:r>
      <w:proofErr w:type="gramStart"/>
      <w:r w:rsidR="00205D43">
        <w:t xml:space="preserve">t.j. </w:t>
      </w:r>
      <w:r w:rsidR="000C1657">
        <w:t xml:space="preserve">3 </w:t>
      </w:r>
      <w:r w:rsidR="001E56C9">
        <w:t>000 0</w:t>
      </w:r>
      <w:r w:rsidR="000C1657">
        <w:t>00,</w:t>
      </w:r>
      <w:proofErr w:type="gramEnd"/>
      <w:r w:rsidR="000C1657">
        <w:t>-</w:t>
      </w:r>
      <w:r w:rsidR="00205D43">
        <w:t xml:space="preserve"> 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r w:rsidR="00367ED6">
        <w:t>-ti</w:t>
      </w:r>
      <w:proofErr w:type="gramEnd"/>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751711" w:rsidRPr="00AD7D31" w:rsidRDefault="00751711" w:rsidP="00EB48C8">
      <w:pPr>
        <w:pStyle w:val="Odstavecseseznamem"/>
        <w:rPr>
          <w:lang w:val="cs-CZ"/>
        </w:rPr>
      </w:pPr>
      <w:r>
        <w:t xml:space="preserve">Na </w:t>
      </w:r>
      <w:r w:rsidRPr="00751711">
        <w:t xml:space="preserve">plnění zakázky se bude / nebude podílet subdodavatel zhotovitele. Pokud ano, pak prostřednictvím subdodavatele nebudou plněny následující dílčí části uvedené v čl. III této smlouvy a příloze této smlouvy: 3.2.1. Vypracování </w:t>
      </w:r>
      <w:r w:rsidR="00D6691A">
        <w:t>PSZ</w:t>
      </w:r>
      <w:r w:rsidRPr="00751711">
        <w:t xml:space="preserve"> (omezení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t xml:space="preserve">Smlouva je vyhotovena ve čtyřech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Pr="00004135" w:rsidRDefault="008D2DD1"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8D2DD1" w:rsidRDefault="00D5125E" w:rsidP="000A0ADC">
            <w:r>
              <w:t>Ing. Miroslav Kučera</w:t>
            </w:r>
          </w:p>
          <w:p w:rsidR="00B11C9D" w:rsidRPr="00004135" w:rsidRDefault="00D5125E" w:rsidP="000A0ADC">
            <w:pPr>
              <w:rPr>
                <w:lang w:val="cs-CZ"/>
              </w:rPr>
            </w:pPr>
            <w:r>
              <w:t>ředitel</w:t>
            </w: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733055" w:rsidP="008D2DD1">
            <w:pPr>
              <w:rPr>
                <w:lang w:val="cs-CZ"/>
              </w:rPr>
            </w:pP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004135" w:rsidRDefault="008D2DD1" w:rsidP="008D2DD1">
            <w:pPr>
              <w:spacing w:before="240"/>
              <w:rPr>
                <w:lang w:val="cs-CZ"/>
              </w:rPr>
            </w:pPr>
            <w:r w:rsidRPr="00004135">
              <w:rPr>
                <w:lang w:val="cs-CZ"/>
              </w:rPr>
              <w:t>1. Položkový výkaz činností</w:t>
            </w:r>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CE18AF">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857" w:rsidRDefault="00212857" w:rsidP="0072075B">
      <w:pPr>
        <w:spacing w:after="0" w:line="240" w:lineRule="auto"/>
      </w:pPr>
      <w:r>
        <w:separator/>
      </w:r>
    </w:p>
  </w:endnote>
  <w:endnote w:type="continuationSeparator" w:id="0">
    <w:p w:rsidR="00212857" w:rsidRDefault="0021285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Default="000667FF">
    <w:pPr>
      <w:pStyle w:val="Zpat"/>
      <w:pBdr>
        <w:bottom w:val="single" w:sz="6" w:space="1" w:color="auto"/>
      </w:pBdr>
      <w:jc w:val="right"/>
    </w:pPr>
  </w:p>
  <w:p w:rsidR="000667FF" w:rsidRPr="0025120D" w:rsidRDefault="0035007C">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35007C">
          <w:rPr>
            <w:noProof/>
            <w:sz w:val="16"/>
            <w:lang w:val="cs-CZ"/>
          </w:rPr>
          <w:t>3</w:t>
        </w:r>
        <w:r w:rsidR="000667FF" w:rsidRPr="0025120D">
          <w:rPr>
            <w:sz w:val="16"/>
          </w:rPr>
          <w:fldChar w:fldCharType="end"/>
        </w:r>
      </w:sdtContent>
    </w:sdt>
  </w:p>
  <w:p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857" w:rsidRDefault="00212857" w:rsidP="0072075B">
      <w:pPr>
        <w:spacing w:after="0" w:line="240" w:lineRule="auto"/>
      </w:pPr>
      <w:r>
        <w:separator/>
      </w:r>
    </w:p>
  </w:footnote>
  <w:footnote w:type="continuationSeparator" w:id="0">
    <w:p w:rsidR="00212857" w:rsidRDefault="0021285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1E56C9">
      <w:t>Moravská Třebová</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Komplexní pozemkové úpravy v k. ú. ……..</w:t>
    </w:r>
  </w:p>
  <w:p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16915"/>
    <w:rsid w:val="00030FB7"/>
    <w:rsid w:val="000667FF"/>
    <w:rsid w:val="00066FD6"/>
    <w:rsid w:val="000912B6"/>
    <w:rsid w:val="000A0ADC"/>
    <w:rsid w:val="000A5082"/>
    <w:rsid w:val="000C1657"/>
    <w:rsid w:val="000C1F65"/>
    <w:rsid w:val="000C2D0E"/>
    <w:rsid w:val="000C7059"/>
    <w:rsid w:val="000C773F"/>
    <w:rsid w:val="000E0C31"/>
    <w:rsid w:val="00104329"/>
    <w:rsid w:val="0012136A"/>
    <w:rsid w:val="001244CD"/>
    <w:rsid w:val="001260B3"/>
    <w:rsid w:val="00133F2A"/>
    <w:rsid w:val="001358B3"/>
    <w:rsid w:val="001545F1"/>
    <w:rsid w:val="001854EE"/>
    <w:rsid w:val="0019518F"/>
    <w:rsid w:val="001D5389"/>
    <w:rsid w:val="001E56C9"/>
    <w:rsid w:val="001F66AF"/>
    <w:rsid w:val="00200280"/>
    <w:rsid w:val="00203C2D"/>
    <w:rsid w:val="00205D43"/>
    <w:rsid w:val="00206C94"/>
    <w:rsid w:val="00212857"/>
    <w:rsid w:val="002428CB"/>
    <w:rsid w:val="0025120D"/>
    <w:rsid w:val="00271555"/>
    <w:rsid w:val="00271E8C"/>
    <w:rsid w:val="00275DBD"/>
    <w:rsid w:val="00276384"/>
    <w:rsid w:val="00280088"/>
    <w:rsid w:val="00281525"/>
    <w:rsid w:val="002A3B15"/>
    <w:rsid w:val="002B446D"/>
    <w:rsid w:val="002B69A4"/>
    <w:rsid w:val="002F74E3"/>
    <w:rsid w:val="003152DF"/>
    <w:rsid w:val="003209B3"/>
    <w:rsid w:val="00343AF7"/>
    <w:rsid w:val="0035007C"/>
    <w:rsid w:val="00351584"/>
    <w:rsid w:val="00367ED6"/>
    <w:rsid w:val="00374495"/>
    <w:rsid w:val="0039091D"/>
    <w:rsid w:val="00391C69"/>
    <w:rsid w:val="003A5CF4"/>
    <w:rsid w:val="003B67C5"/>
    <w:rsid w:val="003C3C10"/>
    <w:rsid w:val="003C4035"/>
    <w:rsid w:val="003D1378"/>
    <w:rsid w:val="003E4306"/>
    <w:rsid w:val="00402998"/>
    <w:rsid w:val="00410076"/>
    <w:rsid w:val="004369D5"/>
    <w:rsid w:val="0044436D"/>
    <w:rsid w:val="00466841"/>
    <w:rsid w:val="004836FE"/>
    <w:rsid w:val="00494527"/>
    <w:rsid w:val="004A29B7"/>
    <w:rsid w:val="004B0023"/>
    <w:rsid w:val="004C12F3"/>
    <w:rsid w:val="004D6EEF"/>
    <w:rsid w:val="004D6F9F"/>
    <w:rsid w:val="005021DE"/>
    <w:rsid w:val="0050344D"/>
    <w:rsid w:val="005074DB"/>
    <w:rsid w:val="00516AEF"/>
    <w:rsid w:val="00555DD2"/>
    <w:rsid w:val="005846D5"/>
    <w:rsid w:val="00605862"/>
    <w:rsid w:val="006058D4"/>
    <w:rsid w:val="00612880"/>
    <w:rsid w:val="006269D6"/>
    <w:rsid w:val="00634F2E"/>
    <w:rsid w:val="00650A7A"/>
    <w:rsid w:val="006526D9"/>
    <w:rsid w:val="00653CDB"/>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51711"/>
    <w:rsid w:val="00774983"/>
    <w:rsid w:val="007B1F28"/>
    <w:rsid w:val="007B2089"/>
    <w:rsid w:val="007B224D"/>
    <w:rsid w:val="007C446E"/>
    <w:rsid w:val="007C5844"/>
    <w:rsid w:val="007D0044"/>
    <w:rsid w:val="007D262E"/>
    <w:rsid w:val="007F3613"/>
    <w:rsid w:val="00820E36"/>
    <w:rsid w:val="008252F0"/>
    <w:rsid w:val="00832965"/>
    <w:rsid w:val="008450FC"/>
    <w:rsid w:val="008503B6"/>
    <w:rsid w:val="008527D5"/>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7B0F"/>
    <w:rsid w:val="009A55E2"/>
    <w:rsid w:val="009B7E28"/>
    <w:rsid w:val="009D5484"/>
    <w:rsid w:val="00A00D3A"/>
    <w:rsid w:val="00A05ECE"/>
    <w:rsid w:val="00A1442F"/>
    <w:rsid w:val="00A36AD7"/>
    <w:rsid w:val="00A72063"/>
    <w:rsid w:val="00AB2470"/>
    <w:rsid w:val="00AB3025"/>
    <w:rsid w:val="00AC037E"/>
    <w:rsid w:val="00AC40E6"/>
    <w:rsid w:val="00AC4B33"/>
    <w:rsid w:val="00AD7D31"/>
    <w:rsid w:val="00B11C9D"/>
    <w:rsid w:val="00B14F80"/>
    <w:rsid w:val="00B260F0"/>
    <w:rsid w:val="00B71644"/>
    <w:rsid w:val="00B772D4"/>
    <w:rsid w:val="00BA0F04"/>
    <w:rsid w:val="00BA111F"/>
    <w:rsid w:val="00BA455D"/>
    <w:rsid w:val="00BB0254"/>
    <w:rsid w:val="00BB2D69"/>
    <w:rsid w:val="00BB615C"/>
    <w:rsid w:val="00BC1B25"/>
    <w:rsid w:val="00BD3AE6"/>
    <w:rsid w:val="00BE7794"/>
    <w:rsid w:val="00C85FF9"/>
    <w:rsid w:val="00CA684A"/>
    <w:rsid w:val="00CC04AD"/>
    <w:rsid w:val="00CC17A0"/>
    <w:rsid w:val="00CC7548"/>
    <w:rsid w:val="00CD22A5"/>
    <w:rsid w:val="00CE18AF"/>
    <w:rsid w:val="00CF5DC3"/>
    <w:rsid w:val="00D05865"/>
    <w:rsid w:val="00D24576"/>
    <w:rsid w:val="00D31AC2"/>
    <w:rsid w:val="00D328D7"/>
    <w:rsid w:val="00D45C73"/>
    <w:rsid w:val="00D5125E"/>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7E2D"/>
    <w:rsid w:val="00DE5522"/>
    <w:rsid w:val="00DF7CB0"/>
    <w:rsid w:val="00E0589D"/>
    <w:rsid w:val="00E101C7"/>
    <w:rsid w:val="00E22ED5"/>
    <w:rsid w:val="00E349FC"/>
    <w:rsid w:val="00E9294E"/>
    <w:rsid w:val="00EB48C8"/>
    <w:rsid w:val="00EB78CE"/>
    <w:rsid w:val="00EC0673"/>
    <w:rsid w:val="00EC6DF7"/>
    <w:rsid w:val="00ED056C"/>
    <w:rsid w:val="00ED22C2"/>
    <w:rsid w:val="00F1457B"/>
    <w:rsid w:val="00F14E52"/>
    <w:rsid w:val="00F20514"/>
    <w:rsid w:val="00F465FC"/>
    <w:rsid w:val="00F81BFF"/>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 w:type="paragraph" w:styleId="Bezmezer">
    <w:name w:val="No Spacing"/>
    <w:uiPriority w:val="1"/>
    <w:qFormat/>
    <w:rsid w:val="00EC0673"/>
    <w:pPr>
      <w:spacing w:after="0" w:line="240" w:lineRule="auto"/>
      <w:ind w:left="851"/>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 w:type="paragraph" w:styleId="Bezmezer">
    <w:name w:val="No Spacing"/>
    <w:uiPriority w:val="1"/>
    <w:qFormat/>
    <w:rsid w:val="00EC0673"/>
    <w:pPr>
      <w:spacing w:after="0" w:line="240" w:lineRule="auto"/>
      <w:ind w:left="851"/>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34D3D-9606-4293-A7C2-9F9A69EF2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17</Pages>
  <Words>7236</Words>
  <Characters>42699</Characters>
  <Application>Microsoft Office Word</Application>
  <DocSecurity>0</DocSecurity>
  <Lines>355</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Špalková Lenka</cp:lastModifiedBy>
  <cp:revision>8</cp:revision>
  <cp:lastPrinted>2015-09-30T07:46:00Z</cp:lastPrinted>
  <dcterms:created xsi:type="dcterms:W3CDTF">2015-10-08T09:46:00Z</dcterms:created>
  <dcterms:modified xsi:type="dcterms:W3CDTF">2016-09-29T07:58:00Z</dcterms:modified>
</cp:coreProperties>
</file>